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23C73" w14:textId="5DE2EC8B" w:rsidR="00E848FB" w:rsidRDefault="00E93A3D" w:rsidP="00467A89">
      <w:pPr>
        <w:ind w:firstLine="360"/>
        <w:rPr>
          <w:rFonts w:eastAsiaTheme="minorEastAsia"/>
        </w:rPr>
      </w:pPr>
      <w:r>
        <w:rPr>
          <w:rFonts w:eastAsiaTheme="minorEastAsia"/>
          <w:color w:val="000000" w:themeColor="text1"/>
        </w:rPr>
        <w:t xml:space="preserve"> </w:t>
      </w:r>
    </w:p>
    <w:p w14:paraId="069FC983" w14:textId="4505F9A6" w:rsidR="00E848FB" w:rsidRDefault="21B7E985" w:rsidP="322E705A">
      <w:pPr>
        <w:rPr>
          <w:rFonts w:eastAsiaTheme="minorEastAsia"/>
          <w:b/>
          <w:bCs/>
          <w:sz w:val="24"/>
          <w:szCs w:val="24"/>
        </w:rPr>
      </w:pPr>
      <w:r w:rsidRPr="322E705A">
        <w:rPr>
          <w:rFonts w:eastAsiaTheme="minorEastAsia"/>
          <w:b/>
          <w:bCs/>
          <w:sz w:val="24"/>
          <w:szCs w:val="24"/>
        </w:rPr>
        <w:t xml:space="preserve">Speakers </w:t>
      </w:r>
    </w:p>
    <w:p w14:paraId="00EC9DD3" w14:textId="51244340" w:rsidR="00E848FB" w:rsidRDefault="346163FB" w:rsidP="322E705A">
      <w:pPr>
        <w:keepNext/>
        <w:keepLines/>
        <w:rPr>
          <w:rFonts w:eastAsiaTheme="minorEastAsia"/>
          <w:b/>
          <w:bCs/>
          <w:color w:val="ED7D31" w:themeColor="accent2"/>
        </w:rPr>
      </w:pPr>
      <w:r w:rsidRPr="322E705A">
        <w:rPr>
          <w:rFonts w:eastAsiaTheme="minorEastAsia"/>
          <w:b/>
          <w:bCs/>
          <w:color w:val="ED7D31" w:themeColor="accent2"/>
        </w:rPr>
        <w:t>Instagram</w:t>
      </w:r>
    </w:p>
    <w:p w14:paraId="30AB996F" w14:textId="1E4D9E70" w:rsidR="00E848FB" w:rsidRDefault="76A674E9" w:rsidP="7AD93FBF">
      <w:pPr>
        <w:pStyle w:val="ListParagraph"/>
        <w:keepNext/>
        <w:keepLines/>
        <w:numPr>
          <w:ilvl w:val="0"/>
          <w:numId w:val="8"/>
        </w:numPr>
        <w:rPr>
          <w:rFonts w:eastAsiaTheme="minorEastAsia"/>
        </w:rPr>
      </w:pPr>
      <w:r w:rsidRPr="12C5D88C">
        <w:rPr>
          <w:rFonts w:eastAsiaTheme="minorEastAsia"/>
        </w:rPr>
        <w:t>Join me</w:t>
      </w:r>
      <w:r w:rsidR="7842454A" w:rsidRPr="12C5D88C">
        <w:rPr>
          <w:rFonts w:eastAsiaTheme="minorEastAsia"/>
        </w:rPr>
        <w:t xml:space="preserve"> and </w:t>
      </w:r>
      <w:r w:rsidR="7842454A" w:rsidRPr="12C5D88C">
        <w:rPr>
          <w:rFonts w:ascii="Calibri" w:eastAsia="Calibri" w:hAnsi="Calibri" w:cs="Calibri"/>
        </w:rPr>
        <w:t>@cdadentists</w:t>
      </w:r>
      <w:r w:rsidRPr="12C5D88C">
        <w:rPr>
          <w:rFonts w:eastAsiaTheme="minorEastAsia"/>
        </w:rPr>
        <w:t xml:space="preserve"> at CDA Presents </w:t>
      </w:r>
      <w:r w:rsidR="6BC5B110" w:rsidRPr="12C5D88C">
        <w:rPr>
          <w:rFonts w:eastAsiaTheme="minorEastAsia"/>
        </w:rPr>
        <w:t>the</w:t>
      </w:r>
      <w:r w:rsidRPr="12C5D88C">
        <w:rPr>
          <w:rFonts w:eastAsiaTheme="minorEastAsia"/>
        </w:rPr>
        <w:t xml:space="preserve"> Art and Science of Dentistry happening May 16 – 18, 2024 in Anaheim, California. </w:t>
      </w:r>
      <w:bookmarkStart w:id="0" w:name="_Int_cpGAhS3Q"/>
      <w:r w:rsidRPr="12C5D88C">
        <w:rPr>
          <w:rFonts w:eastAsiaTheme="minorEastAsia"/>
        </w:rPr>
        <w:t>I’ll</w:t>
      </w:r>
      <w:bookmarkEnd w:id="0"/>
      <w:r w:rsidRPr="12C5D88C">
        <w:rPr>
          <w:rFonts w:eastAsiaTheme="minorEastAsia"/>
        </w:rPr>
        <w:t xml:space="preserve"> be speaking on [YOUR TOPIC.] Will I see you there?</w:t>
      </w:r>
    </w:p>
    <w:p w14:paraId="45BDF178" w14:textId="6FC4158C" w:rsidR="7AD93FBF" w:rsidRDefault="7AD93FBF" w:rsidP="7AD93FBF">
      <w:pPr>
        <w:pStyle w:val="ListParagraph"/>
        <w:keepNext/>
        <w:keepLines/>
        <w:rPr>
          <w:rFonts w:eastAsiaTheme="minorEastAsia"/>
        </w:rPr>
      </w:pPr>
    </w:p>
    <w:p w14:paraId="3F6FF15D" w14:textId="2022FD36" w:rsidR="00E848FB" w:rsidRDefault="346163FB" w:rsidP="322E705A">
      <w:pPr>
        <w:keepNext/>
        <w:keepLines/>
        <w:rPr>
          <w:rFonts w:eastAsiaTheme="minorEastAsia"/>
          <w:b/>
          <w:bCs/>
          <w:color w:val="ED7D31" w:themeColor="accent2"/>
        </w:rPr>
      </w:pPr>
      <w:r w:rsidRPr="322E705A">
        <w:rPr>
          <w:rFonts w:eastAsiaTheme="minorEastAsia"/>
          <w:b/>
          <w:bCs/>
          <w:color w:val="ED7D31" w:themeColor="accent2"/>
        </w:rPr>
        <w:t>Facebook</w:t>
      </w:r>
      <w:r w:rsidR="1981C9CA" w:rsidRPr="322E705A">
        <w:rPr>
          <w:rFonts w:eastAsiaTheme="minorEastAsia"/>
          <w:b/>
          <w:bCs/>
          <w:color w:val="ED7D31" w:themeColor="accent2"/>
        </w:rPr>
        <w:t>/LinkedIn</w:t>
      </w:r>
    </w:p>
    <w:p w14:paraId="167D5807" w14:textId="62C4A9D9" w:rsidR="00E848FB" w:rsidRDefault="1981C9CA" w:rsidP="12C5D88C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12C5D88C">
        <w:rPr>
          <w:rFonts w:ascii="Calibri" w:eastAsia="Calibri" w:hAnsi="Calibri" w:cs="Calibri"/>
        </w:rPr>
        <w:t xml:space="preserve">Save the </w:t>
      </w:r>
      <w:r w:rsidR="6708B50C" w:rsidRPr="12C5D88C">
        <w:rPr>
          <w:rFonts w:ascii="Calibri" w:eastAsia="Calibri" w:hAnsi="Calibri" w:cs="Calibri"/>
        </w:rPr>
        <w:t>d</w:t>
      </w:r>
      <w:r w:rsidRPr="12C5D88C">
        <w:rPr>
          <w:rFonts w:ascii="Calibri" w:eastAsia="Calibri" w:hAnsi="Calibri" w:cs="Calibri"/>
        </w:rPr>
        <w:t xml:space="preserve">ate! </w:t>
      </w:r>
      <w:bookmarkStart w:id="1" w:name="_Int_MPB5yTDG"/>
      <w:r w:rsidRPr="12C5D88C">
        <w:rPr>
          <w:rFonts w:eastAsiaTheme="minorEastAsia"/>
        </w:rPr>
        <w:t>I’m</w:t>
      </w:r>
      <w:bookmarkEnd w:id="1"/>
      <w:r w:rsidRPr="12C5D88C">
        <w:rPr>
          <w:rFonts w:eastAsiaTheme="minorEastAsia"/>
        </w:rPr>
        <w:t xml:space="preserve"> presenting at #cdaPresents, the </w:t>
      </w:r>
      <w:r w:rsidR="6C053B77" w:rsidRPr="12C5D88C">
        <w:rPr>
          <w:rFonts w:ascii="Calibri" w:eastAsia="Calibri" w:hAnsi="Calibri" w:cs="Calibri"/>
        </w:rPr>
        <w:t>most anticipated</w:t>
      </w:r>
      <w:r w:rsidRPr="12C5D88C">
        <w:rPr>
          <w:rFonts w:ascii="Calibri" w:eastAsia="Calibri" w:hAnsi="Calibri" w:cs="Calibri"/>
        </w:rPr>
        <w:t xml:space="preserve"> dental convention in the U</w:t>
      </w:r>
      <w:r w:rsidR="7A1B6BC5" w:rsidRPr="12C5D88C">
        <w:rPr>
          <w:rFonts w:ascii="Calibri" w:eastAsia="Calibri" w:hAnsi="Calibri" w:cs="Calibri"/>
        </w:rPr>
        <w:t>.</w:t>
      </w:r>
      <w:r w:rsidRPr="12C5D88C">
        <w:rPr>
          <w:rFonts w:ascii="Calibri" w:eastAsia="Calibri" w:hAnsi="Calibri" w:cs="Calibri"/>
        </w:rPr>
        <w:t>S.</w:t>
      </w:r>
      <w:r w:rsidRPr="12C5D88C">
        <w:rPr>
          <w:rFonts w:eastAsiaTheme="minorEastAsia"/>
        </w:rPr>
        <w:t xml:space="preserve"> Register to attend my </w:t>
      </w:r>
      <w:r w:rsidR="5E09DD13" w:rsidRPr="12C5D88C">
        <w:rPr>
          <w:rFonts w:eastAsiaTheme="minorEastAsia"/>
        </w:rPr>
        <w:t xml:space="preserve">&lt;lecture/workshop&gt; </w:t>
      </w:r>
      <w:bookmarkStart w:id="2" w:name="_Int_TDfXjZcr"/>
      <w:r w:rsidRPr="12C5D88C">
        <w:rPr>
          <w:rFonts w:eastAsiaTheme="minorEastAsia"/>
        </w:rPr>
        <w:t>on</w:t>
      </w:r>
      <w:bookmarkEnd w:id="2"/>
      <w:r w:rsidRPr="12C5D88C">
        <w:rPr>
          <w:rFonts w:eastAsiaTheme="minorEastAsia"/>
        </w:rPr>
        <w:t xml:space="preserve"> May [DATE OF YOUR SESSION] in Anaheim to join me.</w:t>
      </w:r>
      <w:r w:rsidRPr="12C5D88C">
        <w:rPr>
          <w:rFonts w:ascii="Calibri" w:eastAsia="Calibri" w:hAnsi="Calibri" w:cs="Calibri"/>
        </w:rPr>
        <w:t xml:space="preserve"> </w:t>
      </w:r>
      <w:r w:rsidRPr="12C5D88C">
        <w:rPr>
          <w:rFonts w:eastAsiaTheme="minorEastAsia"/>
        </w:rPr>
        <w:t>See you there! LINK</w:t>
      </w:r>
    </w:p>
    <w:p w14:paraId="7B869944" w14:textId="65FE4940" w:rsidR="00E848FB" w:rsidRDefault="00E848FB" w:rsidP="322E705A">
      <w:pPr>
        <w:pStyle w:val="ListParagraph"/>
        <w:rPr>
          <w:rFonts w:eastAsiaTheme="minorEastAsia"/>
        </w:rPr>
      </w:pPr>
    </w:p>
    <w:p w14:paraId="5169CCD3" w14:textId="574584D4" w:rsidR="00E848FB" w:rsidRDefault="1981C9CA" w:rsidP="12C5D88C">
      <w:pPr>
        <w:pStyle w:val="ListParagraph"/>
        <w:numPr>
          <w:ilvl w:val="0"/>
          <w:numId w:val="13"/>
        </w:numPr>
        <w:rPr>
          <w:rFonts w:eastAsiaTheme="minorEastAsia"/>
        </w:rPr>
      </w:pPr>
      <w:bookmarkStart w:id="3" w:name="_Int_oSnyEYMk"/>
      <w:r w:rsidRPr="12C5D88C">
        <w:rPr>
          <w:rFonts w:eastAsiaTheme="minorEastAsia"/>
        </w:rPr>
        <w:t>I’ll</w:t>
      </w:r>
      <w:bookmarkEnd w:id="3"/>
      <w:r w:rsidRPr="12C5D88C">
        <w:rPr>
          <w:rFonts w:eastAsiaTheme="minorEastAsia"/>
        </w:rPr>
        <w:t xml:space="preserve"> be speaking at CDA Presents </w:t>
      </w:r>
      <w:r w:rsidR="05F33D32" w:rsidRPr="12C5D88C">
        <w:rPr>
          <w:rFonts w:eastAsiaTheme="minorEastAsia"/>
        </w:rPr>
        <w:t>the</w:t>
      </w:r>
      <w:r w:rsidRPr="12C5D88C">
        <w:rPr>
          <w:rFonts w:eastAsiaTheme="minorEastAsia"/>
        </w:rPr>
        <w:t xml:space="preserve"> Art and Science of Dentistry </w:t>
      </w:r>
      <w:bookmarkStart w:id="4" w:name="_Int_aIT2FeCV"/>
      <w:r w:rsidRPr="12C5D88C">
        <w:rPr>
          <w:rFonts w:eastAsiaTheme="minorEastAsia"/>
        </w:rPr>
        <w:t>on</w:t>
      </w:r>
      <w:bookmarkEnd w:id="4"/>
      <w:r w:rsidRPr="12C5D88C">
        <w:rPr>
          <w:rFonts w:eastAsiaTheme="minorEastAsia"/>
        </w:rPr>
        <w:t xml:space="preserve"> May [DATE OF YOUR SESSION] in Anaheim. With more than 160 courses and workshops, </w:t>
      </w:r>
      <w:bookmarkStart w:id="5" w:name="_Int_kuQVkNI2"/>
      <w:r w:rsidRPr="12C5D88C">
        <w:rPr>
          <w:rFonts w:eastAsiaTheme="minorEastAsia"/>
        </w:rPr>
        <w:t>it’s</w:t>
      </w:r>
      <w:bookmarkEnd w:id="5"/>
      <w:r w:rsidRPr="12C5D88C">
        <w:rPr>
          <w:rFonts w:eastAsiaTheme="minorEastAsia"/>
        </w:rPr>
        <w:t xml:space="preserve"> going to be the ultimate learning event for dental professionals. Register now to join me: LINK</w:t>
      </w:r>
    </w:p>
    <w:p w14:paraId="609BFEB3" w14:textId="6000F013" w:rsidR="00E848FB" w:rsidRDefault="00E848FB" w:rsidP="322E705A">
      <w:pPr>
        <w:pStyle w:val="ListParagraph"/>
        <w:rPr>
          <w:rFonts w:eastAsiaTheme="minorEastAsia"/>
        </w:rPr>
      </w:pPr>
    </w:p>
    <w:p w14:paraId="1107D07A" w14:textId="039C70DD" w:rsidR="00E848FB" w:rsidRDefault="346163FB" w:rsidP="322E705A">
      <w:pPr>
        <w:keepNext/>
        <w:keepLines/>
        <w:rPr>
          <w:rFonts w:eastAsiaTheme="minorEastAsia"/>
          <w:b/>
          <w:bCs/>
          <w:color w:val="ED7D31" w:themeColor="accent2"/>
        </w:rPr>
      </w:pPr>
      <w:r w:rsidRPr="322E705A">
        <w:rPr>
          <w:rFonts w:eastAsiaTheme="minorEastAsia"/>
          <w:b/>
          <w:bCs/>
          <w:color w:val="ED7D31" w:themeColor="accent2"/>
        </w:rPr>
        <w:t>Twitter</w:t>
      </w:r>
    </w:p>
    <w:p w14:paraId="0AD7C739" w14:textId="1667A085" w:rsidR="00E848FB" w:rsidRDefault="3359F823" w:rsidP="12C5D88C">
      <w:pPr>
        <w:pStyle w:val="ListParagraph"/>
        <w:numPr>
          <w:ilvl w:val="0"/>
          <w:numId w:val="9"/>
        </w:numPr>
        <w:rPr>
          <w:rFonts w:eastAsiaTheme="minorEastAsia"/>
        </w:rPr>
      </w:pPr>
      <w:bookmarkStart w:id="6" w:name="_Int_75uF7GKK"/>
      <w:r w:rsidRPr="12C5D88C">
        <w:rPr>
          <w:rFonts w:ascii="Calibri" w:eastAsia="Calibri" w:hAnsi="Calibri" w:cs="Calibri"/>
        </w:rPr>
        <w:t>I'm</w:t>
      </w:r>
      <w:bookmarkEnd w:id="6"/>
      <w:r w:rsidR="4F02B29C" w:rsidRPr="12C5D88C">
        <w:rPr>
          <w:rFonts w:ascii="Calibri" w:eastAsia="Calibri" w:hAnsi="Calibri" w:cs="Calibri"/>
        </w:rPr>
        <w:t xml:space="preserve"> presenting at the </w:t>
      </w:r>
      <w:r w:rsidR="5A6F950C" w:rsidRPr="12C5D88C">
        <w:rPr>
          <w:rFonts w:ascii="Calibri" w:eastAsia="Calibri" w:hAnsi="Calibri" w:cs="Calibri"/>
        </w:rPr>
        <w:t xml:space="preserve">most anticipated </w:t>
      </w:r>
      <w:r w:rsidR="4F02B29C" w:rsidRPr="12C5D88C">
        <w:rPr>
          <w:rFonts w:ascii="Calibri" w:eastAsia="Calibri" w:hAnsi="Calibri" w:cs="Calibri"/>
        </w:rPr>
        <w:t>dental convention in the U</w:t>
      </w:r>
      <w:ins w:id="7" w:author="Coulombe, Candace" w:date="2023-11-21T19:35:00Z">
        <w:r w:rsidR="334AD9A6" w:rsidRPr="12C5D88C">
          <w:rPr>
            <w:rFonts w:ascii="Calibri" w:eastAsia="Calibri" w:hAnsi="Calibri" w:cs="Calibri"/>
          </w:rPr>
          <w:t>.</w:t>
        </w:r>
      </w:ins>
      <w:r w:rsidR="4F02B29C" w:rsidRPr="12C5D88C">
        <w:rPr>
          <w:rFonts w:ascii="Calibri" w:eastAsia="Calibri" w:hAnsi="Calibri" w:cs="Calibri"/>
        </w:rPr>
        <w:t>S</w:t>
      </w:r>
      <w:ins w:id="8" w:author="Coulombe, Candace" w:date="2023-11-21T19:35:00Z">
        <w:r w:rsidR="334AD9A6" w:rsidRPr="12C5D88C">
          <w:rPr>
            <w:rFonts w:ascii="Calibri" w:eastAsia="Calibri" w:hAnsi="Calibri" w:cs="Calibri"/>
          </w:rPr>
          <w:t>.</w:t>
        </w:r>
      </w:ins>
      <w:r w:rsidR="2A4B5897" w:rsidRPr="12C5D88C">
        <w:rPr>
          <w:rFonts w:ascii="Calibri" w:eastAsia="Calibri" w:hAnsi="Calibri" w:cs="Calibri"/>
        </w:rPr>
        <w:t xml:space="preserve"> </w:t>
      </w:r>
      <w:r w:rsidR="4F02B29C" w:rsidRPr="12C5D88C">
        <w:rPr>
          <w:rFonts w:ascii="Calibri" w:eastAsia="Calibri" w:hAnsi="Calibri" w:cs="Calibri"/>
        </w:rPr>
        <w:t>at #CDAPresents from May 16 – 18, 2024 in Anaheim</w:t>
      </w:r>
      <w:r w:rsidR="1CDF03E2" w:rsidRPr="12C5D88C">
        <w:rPr>
          <w:rFonts w:ascii="Calibri" w:eastAsia="Calibri" w:hAnsi="Calibri" w:cs="Calibri"/>
        </w:rPr>
        <w:t xml:space="preserve">! </w:t>
      </w:r>
      <w:r w:rsidR="1CDF03E2" w:rsidRPr="12C5D88C">
        <w:rPr>
          <w:rFonts w:eastAsiaTheme="minorEastAsia"/>
        </w:rPr>
        <w:t>Register now to join me: LINK</w:t>
      </w:r>
    </w:p>
    <w:p w14:paraId="198E93CD" w14:textId="0CCCA9A4" w:rsidR="00E848FB" w:rsidRDefault="00E848FB" w:rsidP="322E705A">
      <w:pPr>
        <w:pStyle w:val="ListParagraph"/>
        <w:ind w:left="0"/>
        <w:rPr>
          <w:rFonts w:ascii="Calibri" w:eastAsia="Calibri" w:hAnsi="Calibri" w:cs="Calibri"/>
        </w:rPr>
      </w:pPr>
    </w:p>
    <w:sectPr w:rsidR="00E84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m1cD/6ezK0qapb" int2:id="3QxY69IS">
      <int2:state int2:value="Rejected" int2:type="AugLoop_Text_Critique"/>
    </int2:textHash>
    <int2:bookmark int2:bookmarkName="_Int_TDfXjZcr" int2:invalidationBookmarkName="" int2:hashCode="2z1AWxBnWZjAMC" int2:id="OU3BZsth">
      <int2:state int2:value="Rejected" int2:type="AugLoop_Text_Critique"/>
    </int2:bookmark>
    <int2:bookmark int2:bookmarkName="_Int_aIT2FeCV" int2:invalidationBookmarkName="" int2:hashCode="2z1AWxBnWZjAMC" int2:id="quKfeDtf">
      <int2:state int2:value="Rejected" int2:type="AugLoop_Text_Critique"/>
    </int2:bookmark>
    <int2:bookmark int2:bookmarkName="_Int_oSnyEYMk" int2:invalidationBookmarkName="" int2:hashCode="V0iuhz3nDhX+Ik" int2:id="lWjvbmr8">
      <int2:state int2:value="Rejected" int2:type="AugLoop_Text_Critique"/>
    </int2:bookmark>
    <int2:bookmark int2:bookmarkName="_Int_75uF7GKK" int2:invalidationBookmarkName="" int2:hashCode="RkmMRO+6OuD5wD" int2:id="a3oNLGYh">
      <int2:state int2:value="Rejected" int2:type="AugLoop_Text_Critique"/>
    </int2:bookmark>
    <int2:bookmark int2:bookmarkName="_Int_cpGAhS3Q" int2:invalidationBookmarkName="" int2:hashCode="V0iuhz3nDhX+Ik" int2:id="Sm4AuJLZ">
      <int2:state int2:value="Rejected" int2:type="AugLoop_Text_Critique"/>
    </int2:bookmark>
    <int2:bookmark int2:bookmarkName="_Int_MPB5yTDG" int2:invalidationBookmarkName="" int2:hashCode="IeRMLGBGPbpvoS" int2:id="9pPIvi1n">
      <int2:state int2:value="Rejected" int2:type="AugLoop_Text_Critique"/>
    </int2:bookmark>
    <int2:bookmark int2:bookmarkName="_Int_kuQVkNI2" int2:invalidationBookmarkName="" int2:hashCode="biDSsgPPvG2yGX" int2:id="kvDnKMg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BFC9"/>
    <w:multiLevelType w:val="hybridMultilevel"/>
    <w:tmpl w:val="FFFFFFFF"/>
    <w:lvl w:ilvl="0" w:tplc="9CBE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E2D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D86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F64A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08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F2EA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0C1F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AE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68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B4A4"/>
    <w:multiLevelType w:val="hybridMultilevel"/>
    <w:tmpl w:val="FFFFFFFF"/>
    <w:lvl w:ilvl="0" w:tplc="2306E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BEC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08D4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C66A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F44C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480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80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EE9B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D03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A943C"/>
    <w:multiLevelType w:val="hybridMultilevel"/>
    <w:tmpl w:val="FFFFFFFF"/>
    <w:lvl w:ilvl="0" w:tplc="209433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3889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56A9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7A3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182D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5C3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68A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43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63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FC5AA"/>
    <w:multiLevelType w:val="hybridMultilevel"/>
    <w:tmpl w:val="6AE42AC8"/>
    <w:lvl w:ilvl="0" w:tplc="BBCE6940">
      <w:start w:val="1"/>
      <w:numFmt w:val="decimal"/>
      <w:lvlText w:val="%1."/>
      <w:lvlJc w:val="left"/>
      <w:pPr>
        <w:ind w:left="720" w:hanging="360"/>
      </w:pPr>
    </w:lvl>
    <w:lvl w:ilvl="1" w:tplc="392471CA">
      <w:start w:val="1"/>
      <w:numFmt w:val="lowerLetter"/>
      <w:lvlText w:val="%2."/>
      <w:lvlJc w:val="left"/>
      <w:pPr>
        <w:ind w:left="1440" w:hanging="360"/>
      </w:pPr>
    </w:lvl>
    <w:lvl w:ilvl="2" w:tplc="CAB2CC46">
      <w:start w:val="1"/>
      <w:numFmt w:val="lowerRoman"/>
      <w:lvlText w:val="%3."/>
      <w:lvlJc w:val="right"/>
      <w:pPr>
        <w:ind w:left="2160" w:hanging="180"/>
      </w:pPr>
    </w:lvl>
    <w:lvl w:ilvl="3" w:tplc="561A9898">
      <w:start w:val="1"/>
      <w:numFmt w:val="decimal"/>
      <w:lvlText w:val="%4."/>
      <w:lvlJc w:val="left"/>
      <w:pPr>
        <w:ind w:left="2880" w:hanging="360"/>
      </w:pPr>
    </w:lvl>
    <w:lvl w:ilvl="4" w:tplc="691E29D0">
      <w:start w:val="1"/>
      <w:numFmt w:val="lowerLetter"/>
      <w:lvlText w:val="%5."/>
      <w:lvlJc w:val="left"/>
      <w:pPr>
        <w:ind w:left="3600" w:hanging="360"/>
      </w:pPr>
    </w:lvl>
    <w:lvl w:ilvl="5" w:tplc="90F47A5A">
      <w:start w:val="1"/>
      <w:numFmt w:val="lowerRoman"/>
      <w:lvlText w:val="%6."/>
      <w:lvlJc w:val="right"/>
      <w:pPr>
        <w:ind w:left="4320" w:hanging="180"/>
      </w:pPr>
    </w:lvl>
    <w:lvl w:ilvl="6" w:tplc="5BAEAC2A">
      <w:start w:val="1"/>
      <w:numFmt w:val="decimal"/>
      <w:lvlText w:val="%7."/>
      <w:lvlJc w:val="left"/>
      <w:pPr>
        <w:ind w:left="5040" w:hanging="360"/>
      </w:pPr>
    </w:lvl>
    <w:lvl w:ilvl="7" w:tplc="44E8D650">
      <w:start w:val="1"/>
      <w:numFmt w:val="lowerLetter"/>
      <w:lvlText w:val="%8."/>
      <w:lvlJc w:val="left"/>
      <w:pPr>
        <w:ind w:left="5760" w:hanging="360"/>
      </w:pPr>
    </w:lvl>
    <w:lvl w:ilvl="8" w:tplc="7B34154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BEE24"/>
    <w:multiLevelType w:val="hybridMultilevel"/>
    <w:tmpl w:val="FFFFFFFF"/>
    <w:lvl w:ilvl="0" w:tplc="009A5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CC67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C8B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6E0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28F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B2E0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6C6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62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064B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BA0C"/>
    <w:multiLevelType w:val="hybridMultilevel"/>
    <w:tmpl w:val="FFFFFFFF"/>
    <w:lvl w:ilvl="0" w:tplc="A7A61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74C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5C8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872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CCB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3CB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A90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3A3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E3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914E1"/>
    <w:multiLevelType w:val="hybridMultilevel"/>
    <w:tmpl w:val="FFFFFFFF"/>
    <w:lvl w:ilvl="0" w:tplc="9C7E3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2CF5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AE7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325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42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3AD6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0EB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860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3613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2AE15"/>
    <w:multiLevelType w:val="hybridMultilevel"/>
    <w:tmpl w:val="FFFFFFFF"/>
    <w:lvl w:ilvl="0" w:tplc="F6360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481E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02B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21A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5C1C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CCB3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94B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528F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822A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2442D"/>
    <w:multiLevelType w:val="hybridMultilevel"/>
    <w:tmpl w:val="FFFFFFFF"/>
    <w:lvl w:ilvl="0" w:tplc="C8786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84B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06F2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D0C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EAB1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B2F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3E85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426A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8442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2DA21"/>
    <w:multiLevelType w:val="hybridMultilevel"/>
    <w:tmpl w:val="FFFFFFFF"/>
    <w:lvl w:ilvl="0" w:tplc="43962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1EE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76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2F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EC2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AE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1ADE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0A03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E033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F61F7"/>
    <w:multiLevelType w:val="hybridMultilevel"/>
    <w:tmpl w:val="FFFFFFFF"/>
    <w:lvl w:ilvl="0" w:tplc="3B36E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E61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DE8E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CE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B844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EE9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25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3214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425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AF658"/>
    <w:multiLevelType w:val="hybridMultilevel"/>
    <w:tmpl w:val="FDA8D454"/>
    <w:lvl w:ilvl="0" w:tplc="118ED1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9CBE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2EB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EE0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EBC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260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EE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48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86532"/>
    <w:multiLevelType w:val="hybridMultilevel"/>
    <w:tmpl w:val="FFFFFFFF"/>
    <w:lvl w:ilvl="0" w:tplc="3D3C7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AA2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909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E2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447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02FE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A7F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7C45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40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84DA4"/>
    <w:multiLevelType w:val="hybridMultilevel"/>
    <w:tmpl w:val="FFFFFFFF"/>
    <w:lvl w:ilvl="0" w:tplc="7F9017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62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F82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9671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70D2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F873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285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ACF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DC4C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5E348D"/>
    <w:multiLevelType w:val="hybridMultilevel"/>
    <w:tmpl w:val="FFFFFFFF"/>
    <w:lvl w:ilvl="0" w:tplc="FC3EA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6A70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A0BF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4D0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7AFF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0858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46A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6EE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660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B5BFD"/>
    <w:multiLevelType w:val="hybridMultilevel"/>
    <w:tmpl w:val="FFFFFFFF"/>
    <w:lvl w:ilvl="0" w:tplc="C2302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4C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2AC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636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2C4E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B075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A1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687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543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83BED"/>
    <w:multiLevelType w:val="hybridMultilevel"/>
    <w:tmpl w:val="FFFFFFFF"/>
    <w:lvl w:ilvl="0" w:tplc="4FBE8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24AB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225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5A0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0B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F6F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3CB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A666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3E5C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CCF13"/>
    <w:multiLevelType w:val="hybridMultilevel"/>
    <w:tmpl w:val="FFFFFFFF"/>
    <w:lvl w:ilvl="0" w:tplc="40880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045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C93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A401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6EF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5C4F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C480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AC4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CEA0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C795B"/>
    <w:multiLevelType w:val="hybridMultilevel"/>
    <w:tmpl w:val="60A8A606"/>
    <w:lvl w:ilvl="0" w:tplc="DC2E8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6A8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DAD6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01A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CA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906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AA1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5698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169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32B34"/>
    <w:multiLevelType w:val="hybridMultilevel"/>
    <w:tmpl w:val="FEF4A0BC"/>
    <w:lvl w:ilvl="0" w:tplc="BCB27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AF8E1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4808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48A5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A27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D498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42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6F6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2E3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5CCCF"/>
    <w:multiLevelType w:val="hybridMultilevel"/>
    <w:tmpl w:val="FFFFFFFF"/>
    <w:lvl w:ilvl="0" w:tplc="1A741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5C90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9CF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2E8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214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BC9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D060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68F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B8CA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5CD32F"/>
    <w:multiLevelType w:val="hybridMultilevel"/>
    <w:tmpl w:val="FFFFFFFF"/>
    <w:lvl w:ilvl="0" w:tplc="62804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D4D2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6CE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0C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165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85D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63B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CD5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A4B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3B3C1"/>
    <w:multiLevelType w:val="hybridMultilevel"/>
    <w:tmpl w:val="76DC30CC"/>
    <w:lvl w:ilvl="0" w:tplc="57C0F2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0BCD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6884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066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28B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207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08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42E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88F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88654"/>
    <w:multiLevelType w:val="hybridMultilevel"/>
    <w:tmpl w:val="FFFFFFFF"/>
    <w:lvl w:ilvl="0" w:tplc="F5F8B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545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CE0F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EE7E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7A4D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A21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C4A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40D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F6F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FF25E"/>
    <w:multiLevelType w:val="hybridMultilevel"/>
    <w:tmpl w:val="74E01612"/>
    <w:lvl w:ilvl="0" w:tplc="30661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856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0237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3EA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21D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40A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4E4D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3C8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6C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4D9D2"/>
    <w:multiLevelType w:val="hybridMultilevel"/>
    <w:tmpl w:val="FFFFFFFF"/>
    <w:lvl w:ilvl="0" w:tplc="CA989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A6E7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07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C48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3EE6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1E57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B0AF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9EF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C86B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81E51"/>
    <w:multiLevelType w:val="hybridMultilevel"/>
    <w:tmpl w:val="FFFFFFFF"/>
    <w:lvl w:ilvl="0" w:tplc="82FC7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32CA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8C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E0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2434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BC5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2BD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AE96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6EA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A70EF"/>
    <w:multiLevelType w:val="hybridMultilevel"/>
    <w:tmpl w:val="FFFFFFFF"/>
    <w:lvl w:ilvl="0" w:tplc="0C043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A2A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7C8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0F4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4B3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EA4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00E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6EED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ACD4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208497">
    <w:abstractNumId w:val="18"/>
  </w:num>
  <w:num w:numId="2" w16cid:durableId="499199319">
    <w:abstractNumId w:val="24"/>
  </w:num>
  <w:num w:numId="3" w16cid:durableId="1482386299">
    <w:abstractNumId w:val="3"/>
  </w:num>
  <w:num w:numId="4" w16cid:durableId="2052916923">
    <w:abstractNumId w:val="22"/>
  </w:num>
  <w:num w:numId="5" w16cid:durableId="284233706">
    <w:abstractNumId w:val="11"/>
  </w:num>
  <w:num w:numId="6" w16cid:durableId="367491575">
    <w:abstractNumId w:val="19"/>
  </w:num>
  <w:num w:numId="7" w16cid:durableId="1620409490">
    <w:abstractNumId w:val="26"/>
  </w:num>
  <w:num w:numId="8" w16cid:durableId="1991329167">
    <w:abstractNumId w:val="1"/>
  </w:num>
  <w:num w:numId="9" w16cid:durableId="96602094">
    <w:abstractNumId w:val="5"/>
  </w:num>
  <w:num w:numId="10" w16cid:durableId="1835535746">
    <w:abstractNumId w:val="14"/>
  </w:num>
  <w:num w:numId="11" w16cid:durableId="1604417666">
    <w:abstractNumId w:val="8"/>
  </w:num>
  <w:num w:numId="12" w16cid:durableId="1194541445">
    <w:abstractNumId w:val="16"/>
  </w:num>
  <w:num w:numId="13" w16cid:durableId="13458245">
    <w:abstractNumId w:val="20"/>
  </w:num>
  <w:num w:numId="14" w16cid:durableId="1217666101">
    <w:abstractNumId w:val="17"/>
  </w:num>
  <w:num w:numId="15" w16cid:durableId="893275323">
    <w:abstractNumId w:val="12"/>
  </w:num>
  <w:num w:numId="16" w16cid:durableId="1727486699">
    <w:abstractNumId w:val="6"/>
  </w:num>
  <w:num w:numId="17" w16cid:durableId="89084210">
    <w:abstractNumId w:val="9"/>
  </w:num>
  <w:num w:numId="18" w16cid:durableId="1032724677">
    <w:abstractNumId w:val="23"/>
  </w:num>
  <w:num w:numId="19" w16cid:durableId="429859672">
    <w:abstractNumId w:val="13"/>
  </w:num>
  <w:num w:numId="20" w16cid:durableId="2036734366">
    <w:abstractNumId w:val="0"/>
  </w:num>
  <w:num w:numId="21" w16cid:durableId="438569944">
    <w:abstractNumId w:val="4"/>
  </w:num>
  <w:num w:numId="22" w16cid:durableId="1532642511">
    <w:abstractNumId w:val="10"/>
  </w:num>
  <w:num w:numId="23" w16cid:durableId="1031109111">
    <w:abstractNumId w:val="2"/>
  </w:num>
  <w:num w:numId="24" w16cid:durableId="2089886318">
    <w:abstractNumId w:val="7"/>
  </w:num>
  <w:num w:numId="25" w16cid:durableId="1795782971">
    <w:abstractNumId w:val="27"/>
  </w:num>
  <w:num w:numId="26" w16cid:durableId="553665981">
    <w:abstractNumId w:val="25"/>
  </w:num>
  <w:num w:numId="27" w16cid:durableId="645668080">
    <w:abstractNumId w:val="15"/>
  </w:num>
  <w:num w:numId="28" w16cid:durableId="8717661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FE4466"/>
    <w:rsid w:val="000261A9"/>
    <w:rsid w:val="0019BE25"/>
    <w:rsid w:val="00467A89"/>
    <w:rsid w:val="00565337"/>
    <w:rsid w:val="00616E6A"/>
    <w:rsid w:val="00697724"/>
    <w:rsid w:val="0069CE39"/>
    <w:rsid w:val="0089C1B0"/>
    <w:rsid w:val="00CE615B"/>
    <w:rsid w:val="00E848FB"/>
    <w:rsid w:val="00E93A3D"/>
    <w:rsid w:val="00F77FE9"/>
    <w:rsid w:val="01FFA392"/>
    <w:rsid w:val="02266A60"/>
    <w:rsid w:val="02482B15"/>
    <w:rsid w:val="028E88A3"/>
    <w:rsid w:val="02D04DCC"/>
    <w:rsid w:val="032003D6"/>
    <w:rsid w:val="0321ACED"/>
    <w:rsid w:val="033FF74D"/>
    <w:rsid w:val="03D1B87D"/>
    <w:rsid w:val="045CBBF3"/>
    <w:rsid w:val="04CE8BB9"/>
    <w:rsid w:val="04DA5666"/>
    <w:rsid w:val="05A6FC44"/>
    <w:rsid w:val="05F33D32"/>
    <w:rsid w:val="061D4353"/>
    <w:rsid w:val="0630A0E7"/>
    <w:rsid w:val="06469EBE"/>
    <w:rsid w:val="065B396E"/>
    <w:rsid w:val="06EA713B"/>
    <w:rsid w:val="07CD69E0"/>
    <w:rsid w:val="086F3339"/>
    <w:rsid w:val="08B8E38F"/>
    <w:rsid w:val="08E36D30"/>
    <w:rsid w:val="0A742803"/>
    <w:rsid w:val="0A839F7D"/>
    <w:rsid w:val="0B40ECCA"/>
    <w:rsid w:val="0BAAA81C"/>
    <w:rsid w:val="0C33F3F8"/>
    <w:rsid w:val="0C440035"/>
    <w:rsid w:val="0CBB0C62"/>
    <w:rsid w:val="0CDF18D0"/>
    <w:rsid w:val="0CE661FC"/>
    <w:rsid w:val="0D272B06"/>
    <w:rsid w:val="0D484FC4"/>
    <w:rsid w:val="0DBE073C"/>
    <w:rsid w:val="0E82325D"/>
    <w:rsid w:val="0E971648"/>
    <w:rsid w:val="0F45DC44"/>
    <w:rsid w:val="101E02BE"/>
    <w:rsid w:val="109DE4A6"/>
    <w:rsid w:val="112D76EA"/>
    <w:rsid w:val="113DF3AA"/>
    <w:rsid w:val="11602EE9"/>
    <w:rsid w:val="1251B51C"/>
    <w:rsid w:val="12863C4E"/>
    <w:rsid w:val="12C5D88C"/>
    <w:rsid w:val="131FC731"/>
    <w:rsid w:val="13966C8A"/>
    <w:rsid w:val="142F67D2"/>
    <w:rsid w:val="14A8DFAB"/>
    <w:rsid w:val="14AA665E"/>
    <w:rsid w:val="152D8226"/>
    <w:rsid w:val="15C1D753"/>
    <w:rsid w:val="15CA27DD"/>
    <w:rsid w:val="15D6B084"/>
    <w:rsid w:val="15F79BDC"/>
    <w:rsid w:val="163B54A3"/>
    <w:rsid w:val="177F2994"/>
    <w:rsid w:val="17DB50EF"/>
    <w:rsid w:val="18F97815"/>
    <w:rsid w:val="191CD796"/>
    <w:rsid w:val="197047EE"/>
    <w:rsid w:val="1981C9CA"/>
    <w:rsid w:val="1997AA28"/>
    <w:rsid w:val="19DAAD1C"/>
    <w:rsid w:val="1A954876"/>
    <w:rsid w:val="1B2E3F74"/>
    <w:rsid w:val="1B652DBA"/>
    <w:rsid w:val="1C08B37A"/>
    <w:rsid w:val="1C3118D7"/>
    <w:rsid w:val="1C31FCA1"/>
    <w:rsid w:val="1C66DD60"/>
    <w:rsid w:val="1CCA0FD5"/>
    <w:rsid w:val="1CDF03E2"/>
    <w:rsid w:val="1DF22F85"/>
    <w:rsid w:val="1E137401"/>
    <w:rsid w:val="1E466688"/>
    <w:rsid w:val="1E696986"/>
    <w:rsid w:val="1E8A524D"/>
    <w:rsid w:val="1E9718B8"/>
    <w:rsid w:val="1F89A60A"/>
    <w:rsid w:val="207082B2"/>
    <w:rsid w:val="20D12153"/>
    <w:rsid w:val="20DE3F64"/>
    <w:rsid w:val="21374F17"/>
    <w:rsid w:val="2140B918"/>
    <w:rsid w:val="215EEAA0"/>
    <w:rsid w:val="21A9D4A3"/>
    <w:rsid w:val="21B7E985"/>
    <w:rsid w:val="226FC66C"/>
    <w:rsid w:val="22D61EE4"/>
    <w:rsid w:val="22D8FBD6"/>
    <w:rsid w:val="23CFBF49"/>
    <w:rsid w:val="23F3EE36"/>
    <w:rsid w:val="241CAAA6"/>
    <w:rsid w:val="2451C35F"/>
    <w:rsid w:val="24A3B3DA"/>
    <w:rsid w:val="24BE038C"/>
    <w:rsid w:val="24C698AE"/>
    <w:rsid w:val="25120E0D"/>
    <w:rsid w:val="253D06FD"/>
    <w:rsid w:val="256B8FAA"/>
    <w:rsid w:val="25742826"/>
    <w:rsid w:val="25BD914C"/>
    <w:rsid w:val="25EF5FD0"/>
    <w:rsid w:val="25F58F3D"/>
    <w:rsid w:val="271CE275"/>
    <w:rsid w:val="274FF2D6"/>
    <w:rsid w:val="27608816"/>
    <w:rsid w:val="276EFF79"/>
    <w:rsid w:val="277BB904"/>
    <w:rsid w:val="280AF80D"/>
    <w:rsid w:val="28EBC337"/>
    <w:rsid w:val="291B8E75"/>
    <w:rsid w:val="293974E8"/>
    <w:rsid w:val="295A9C0D"/>
    <w:rsid w:val="29BCCDA4"/>
    <w:rsid w:val="2A4B5897"/>
    <w:rsid w:val="2AB020A0"/>
    <w:rsid w:val="2B36327F"/>
    <w:rsid w:val="2BFD8055"/>
    <w:rsid w:val="2C00470F"/>
    <w:rsid w:val="2C2363F9"/>
    <w:rsid w:val="2D32DE7C"/>
    <w:rsid w:val="2D579BC0"/>
    <w:rsid w:val="2D5D0F89"/>
    <w:rsid w:val="2DDE40FD"/>
    <w:rsid w:val="2E1D89E9"/>
    <w:rsid w:val="2E2C5C6A"/>
    <w:rsid w:val="2EE00AFA"/>
    <w:rsid w:val="2F32AC94"/>
    <w:rsid w:val="2F5B04BB"/>
    <w:rsid w:val="2FB27BD5"/>
    <w:rsid w:val="2FBC8F72"/>
    <w:rsid w:val="3115E1BF"/>
    <w:rsid w:val="3225C5D1"/>
    <w:rsid w:val="322E705A"/>
    <w:rsid w:val="328E3F58"/>
    <w:rsid w:val="3292C8DF"/>
    <w:rsid w:val="334AD9A6"/>
    <w:rsid w:val="3359F823"/>
    <w:rsid w:val="339DC9EC"/>
    <w:rsid w:val="33C48BD4"/>
    <w:rsid w:val="34345A24"/>
    <w:rsid w:val="346163FB"/>
    <w:rsid w:val="34900095"/>
    <w:rsid w:val="35069E86"/>
    <w:rsid w:val="35791B2A"/>
    <w:rsid w:val="360E599D"/>
    <w:rsid w:val="3677B544"/>
    <w:rsid w:val="36E9A5EE"/>
    <w:rsid w:val="370B02D7"/>
    <w:rsid w:val="371092F7"/>
    <w:rsid w:val="37F79B1B"/>
    <w:rsid w:val="37F8E792"/>
    <w:rsid w:val="3857D053"/>
    <w:rsid w:val="3859D993"/>
    <w:rsid w:val="38BEEA84"/>
    <w:rsid w:val="38DE072E"/>
    <w:rsid w:val="38EEF7D0"/>
    <w:rsid w:val="394CF17D"/>
    <w:rsid w:val="3959547F"/>
    <w:rsid w:val="395F8500"/>
    <w:rsid w:val="3A361EC8"/>
    <w:rsid w:val="3B8F7115"/>
    <w:rsid w:val="3BA41826"/>
    <w:rsid w:val="3BD859BE"/>
    <w:rsid w:val="3CDF8A08"/>
    <w:rsid w:val="3D23BB5F"/>
    <w:rsid w:val="3D3FE887"/>
    <w:rsid w:val="3DDB3C6A"/>
    <w:rsid w:val="3E19D919"/>
    <w:rsid w:val="3E32F623"/>
    <w:rsid w:val="3E446A70"/>
    <w:rsid w:val="3ED6B237"/>
    <w:rsid w:val="3F0EB36A"/>
    <w:rsid w:val="3F629270"/>
    <w:rsid w:val="3F66B4BF"/>
    <w:rsid w:val="3F86482B"/>
    <w:rsid w:val="3FCEC684"/>
    <w:rsid w:val="41C70C64"/>
    <w:rsid w:val="41D40484"/>
    <w:rsid w:val="434A2F45"/>
    <w:rsid w:val="43A27080"/>
    <w:rsid w:val="4414FDAD"/>
    <w:rsid w:val="44BFDCE7"/>
    <w:rsid w:val="4547C146"/>
    <w:rsid w:val="4605DC62"/>
    <w:rsid w:val="4635845A"/>
    <w:rsid w:val="469724CC"/>
    <w:rsid w:val="46ADB3D3"/>
    <w:rsid w:val="46E05A38"/>
    <w:rsid w:val="471C8F56"/>
    <w:rsid w:val="47327570"/>
    <w:rsid w:val="4747A01C"/>
    <w:rsid w:val="4753B6AD"/>
    <w:rsid w:val="47648C5A"/>
    <w:rsid w:val="47C30712"/>
    <w:rsid w:val="4875E1A3"/>
    <w:rsid w:val="48D4476D"/>
    <w:rsid w:val="490573E7"/>
    <w:rsid w:val="494A3BE0"/>
    <w:rsid w:val="495ED773"/>
    <w:rsid w:val="497B1B85"/>
    <w:rsid w:val="499E7DB6"/>
    <w:rsid w:val="4A60B4E9"/>
    <w:rsid w:val="4A9FEEC6"/>
    <w:rsid w:val="4AC30E01"/>
    <w:rsid w:val="4B3A4422"/>
    <w:rsid w:val="4B4CDA6E"/>
    <w:rsid w:val="4B5FF193"/>
    <w:rsid w:val="4BF00079"/>
    <w:rsid w:val="4C5EDE62"/>
    <w:rsid w:val="4CA88EC7"/>
    <w:rsid w:val="4CADD571"/>
    <w:rsid w:val="4CFE4466"/>
    <w:rsid w:val="4D04627F"/>
    <w:rsid w:val="4D1200A0"/>
    <w:rsid w:val="4E0255B9"/>
    <w:rsid w:val="4E062C7F"/>
    <w:rsid w:val="4E0DE3AD"/>
    <w:rsid w:val="4E850796"/>
    <w:rsid w:val="4ED05F8C"/>
    <w:rsid w:val="4EE52327"/>
    <w:rsid w:val="4F02B29C"/>
    <w:rsid w:val="4FD34C69"/>
    <w:rsid w:val="500A7221"/>
    <w:rsid w:val="50116046"/>
    <w:rsid w:val="505151BE"/>
    <w:rsid w:val="509111AA"/>
    <w:rsid w:val="50BEAC47"/>
    <w:rsid w:val="51410C9E"/>
    <w:rsid w:val="516847A9"/>
    <w:rsid w:val="51DB321D"/>
    <w:rsid w:val="5205A4CC"/>
    <w:rsid w:val="528BCB26"/>
    <w:rsid w:val="5337C878"/>
    <w:rsid w:val="53F725A6"/>
    <w:rsid w:val="542B8F72"/>
    <w:rsid w:val="544B5753"/>
    <w:rsid w:val="546F0D0E"/>
    <w:rsid w:val="548D4A9A"/>
    <w:rsid w:val="55BB7EDC"/>
    <w:rsid w:val="55CACE92"/>
    <w:rsid w:val="5605A7B3"/>
    <w:rsid w:val="56147DC1"/>
    <w:rsid w:val="562ECCA1"/>
    <w:rsid w:val="563648B0"/>
    <w:rsid w:val="56496F3F"/>
    <w:rsid w:val="566FFA64"/>
    <w:rsid w:val="57807C21"/>
    <w:rsid w:val="57F76F39"/>
    <w:rsid w:val="584F02AC"/>
    <w:rsid w:val="5871CB1E"/>
    <w:rsid w:val="5924390D"/>
    <w:rsid w:val="597D62D0"/>
    <w:rsid w:val="5A66672A"/>
    <w:rsid w:val="5A6F950C"/>
    <w:rsid w:val="5AAF6D6D"/>
    <w:rsid w:val="5B70D3FE"/>
    <w:rsid w:val="5BE90F2E"/>
    <w:rsid w:val="5C34275C"/>
    <w:rsid w:val="5C415069"/>
    <w:rsid w:val="5C747CAC"/>
    <w:rsid w:val="5D03E838"/>
    <w:rsid w:val="5D9E07EC"/>
    <w:rsid w:val="5E09DD13"/>
    <w:rsid w:val="5F022881"/>
    <w:rsid w:val="5F1D47A9"/>
    <w:rsid w:val="5FD1E7CF"/>
    <w:rsid w:val="6004FE74"/>
    <w:rsid w:val="604072F3"/>
    <w:rsid w:val="615820DD"/>
    <w:rsid w:val="61769361"/>
    <w:rsid w:val="6202F31D"/>
    <w:rsid w:val="626557A5"/>
    <w:rsid w:val="633C9F36"/>
    <w:rsid w:val="64BF37E3"/>
    <w:rsid w:val="65106CDB"/>
    <w:rsid w:val="651FC3CA"/>
    <w:rsid w:val="6571DD88"/>
    <w:rsid w:val="65D3D1D2"/>
    <w:rsid w:val="667C0694"/>
    <w:rsid w:val="66AA9DFB"/>
    <w:rsid w:val="66ACBF9E"/>
    <w:rsid w:val="6708B50C"/>
    <w:rsid w:val="6730FFFE"/>
    <w:rsid w:val="694F05DA"/>
    <w:rsid w:val="69AA69C9"/>
    <w:rsid w:val="69C2EF42"/>
    <w:rsid w:val="69E3DDFE"/>
    <w:rsid w:val="69E9D24B"/>
    <w:rsid w:val="6A094BF9"/>
    <w:rsid w:val="6A5736B5"/>
    <w:rsid w:val="6A935F62"/>
    <w:rsid w:val="6B0DA358"/>
    <w:rsid w:val="6B7FAE5F"/>
    <w:rsid w:val="6B85A2AC"/>
    <w:rsid w:val="6BB1B27F"/>
    <w:rsid w:val="6BC5B110"/>
    <w:rsid w:val="6BC9FB62"/>
    <w:rsid w:val="6BD8AD44"/>
    <w:rsid w:val="6C053B77"/>
    <w:rsid w:val="6C4B45C4"/>
    <w:rsid w:val="6CC90BA0"/>
    <w:rsid w:val="6CF6291E"/>
    <w:rsid w:val="6D1B7EC0"/>
    <w:rsid w:val="6D3263AF"/>
    <w:rsid w:val="6DACE0D7"/>
    <w:rsid w:val="6DCF691E"/>
    <w:rsid w:val="6DF05B1A"/>
    <w:rsid w:val="6E64B28F"/>
    <w:rsid w:val="6EAFE320"/>
    <w:rsid w:val="6EC3B497"/>
    <w:rsid w:val="6ECE3410"/>
    <w:rsid w:val="6FDBECCB"/>
    <w:rsid w:val="70596797"/>
    <w:rsid w:val="7177BD2C"/>
    <w:rsid w:val="731F24C7"/>
    <w:rsid w:val="7362C66D"/>
    <w:rsid w:val="7381DA6A"/>
    <w:rsid w:val="74F66470"/>
    <w:rsid w:val="752A4AFB"/>
    <w:rsid w:val="760DAECD"/>
    <w:rsid w:val="761E4414"/>
    <w:rsid w:val="763B71C7"/>
    <w:rsid w:val="7650AE9E"/>
    <w:rsid w:val="7659DA11"/>
    <w:rsid w:val="76A674E9"/>
    <w:rsid w:val="7755A9B1"/>
    <w:rsid w:val="77BA1475"/>
    <w:rsid w:val="7842454A"/>
    <w:rsid w:val="7943050C"/>
    <w:rsid w:val="79D178F3"/>
    <w:rsid w:val="7A1B6BC5"/>
    <w:rsid w:val="7A9C9F1A"/>
    <w:rsid w:val="7AD93FBF"/>
    <w:rsid w:val="7B2A36AC"/>
    <w:rsid w:val="7B46C3A0"/>
    <w:rsid w:val="7C1FCFE4"/>
    <w:rsid w:val="7C6993E1"/>
    <w:rsid w:val="7D0919B5"/>
    <w:rsid w:val="7D22CDF7"/>
    <w:rsid w:val="7DAA477A"/>
    <w:rsid w:val="7E61D76E"/>
    <w:rsid w:val="7E979BF7"/>
    <w:rsid w:val="7EB09DDE"/>
    <w:rsid w:val="7EBDB18A"/>
    <w:rsid w:val="7ED25510"/>
    <w:rsid w:val="7ED938B1"/>
    <w:rsid w:val="7F3E13B3"/>
    <w:rsid w:val="7F5D6622"/>
    <w:rsid w:val="7F818A7A"/>
    <w:rsid w:val="7F8F9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E4466"/>
  <w15:chartTrackingRefBased/>
  <w15:docId w15:val="{72E43115-B81D-48DB-8E67-0C6DBA64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3</cp:revision>
  <dcterms:created xsi:type="dcterms:W3CDTF">2023-12-08T19:28:00Z</dcterms:created>
  <dcterms:modified xsi:type="dcterms:W3CDTF">2023-12-08T19:38:00Z</dcterms:modified>
</cp:coreProperties>
</file>